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0C918" w14:textId="576FE47B" w:rsidR="00E2698F" w:rsidRDefault="00E2698F" w:rsidP="00593FB7">
      <w:pPr>
        <w:jc w:val="right"/>
        <w:rPr>
          <w:rFonts w:hAnsi="Times New Roman"/>
          <w:szCs w:val="21"/>
        </w:rPr>
      </w:pPr>
    </w:p>
    <w:p w14:paraId="7FE8BE89" w14:textId="77777777" w:rsidR="00365380" w:rsidRDefault="00365380" w:rsidP="00593FB7">
      <w:pPr>
        <w:jc w:val="right"/>
        <w:rPr>
          <w:rFonts w:hAnsi="Times New Roman"/>
          <w:szCs w:val="21"/>
        </w:rPr>
      </w:pPr>
    </w:p>
    <w:p w14:paraId="7392E508" w14:textId="77777777" w:rsidR="00365380" w:rsidRDefault="00365380" w:rsidP="00593FB7">
      <w:pPr>
        <w:jc w:val="right"/>
        <w:rPr>
          <w:rFonts w:hAnsi="Times New Roman" w:hint="eastAsia"/>
          <w:szCs w:val="21"/>
        </w:rPr>
      </w:pPr>
    </w:p>
    <w:p w14:paraId="207F9DC6" w14:textId="2C462D12" w:rsidR="00E2698F" w:rsidRPr="001A6D28" w:rsidRDefault="00E2698F" w:rsidP="00BD67AF">
      <w:pPr>
        <w:spacing w:line="211" w:lineRule="auto"/>
        <w:jc w:val="center"/>
        <w:rPr>
          <w:rFonts w:hAnsi="Times New Roman"/>
          <w:b/>
          <w:sz w:val="28"/>
          <w:szCs w:val="28"/>
        </w:rPr>
      </w:pPr>
      <w:r w:rsidRPr="001A6D28">
        <w:rPr>
          <w:rFonts w:hAnsi="Times New Roman" w:hint="eastAsia"/>
          <w:b/>
          <w:sz w:val="28"/>
          <w:szCs w:val="28"/>
        </w:rPr>
        <w:t>海外日本語教師</w:t>
      </w:r>
      <w:r w:rsidR="00F51530">
        <w:rPr>
          <w:rFonts w:hAnsi="Times New Roman" w:hint="eastAsia"/>
          <w:b/>
          <w:sz w:val="28"/>
          <w:szCs w:val="28"/>
        </w:rPr>
        <w:t>日本語</w:t>
      </w:r>
      <w:r w:rsidRPr="001A6D28">
        <w:rPr>
          <w:rFonts w:hAnsi="Times New Roman" w:hint="eastAsia"/>
          <w:b/>
          <w:sz w:val="28"/>
          <w:szCs w:val="28"/>
        </w:rPr>
        <w:t>研修　推薦書</w:t>
      </w:r>
    </w:p>
    <w:p w14:paraId="5AD478BD" w14:textId="125525A0" w:rsidR="00E2698F" w:rsidRDefault="0077543A" w:rsidP="005E2991">
      <w:pPr>
        <w:jc w:val="center"/>
        <w:rPr>
          <w:rFonts w:hAnsi="Times New Roman"/>
          <w:b/>
          <w:bCs/>
          <w:sz w:val="28"/>
          <w:szCs w:val="28"/>
        </w:rPr>
      </w:pPr>
      <w:r>
        <w:rPr>
          <w:rFonts w:hAnsi="Times New Roman"/>
          <w:b/>
          <w:bCs/>
          <w:sz w:val="28"/>
          <w:szCs w:val="28"/>
        </w:rPr>
        <w:t>Japanese Language</w:t>
      </w:r>
      <w:r w:rsidR="00E2698F" w:rsidRPr="001A6D28">
        <w:rPr>
          <w:rFonts w:hAnsi="Times New Roman"/>
          <w:b/>
          <w:bCs/>
          <w:sz w:val="28"/>
          <w:szCs w:val="28"/>
        </w:rPr>
        <w:t xml:space="preserve"> Program for Teachers of the Japanese Language</w:t>
      </w:r>
      <w:r w:rsidR="00E2698F" w:rsidRPr="001A6D28">
        <w:rPr>
          <w:rFonts w:hAnsi="Times New Roman" w:hint="eastAsia"/>
          <w:b/>
          <w:bCs/>
          <w:sz w:val="28"/>
          <w:szCs w:val="28"/>
        </w:rPr>
        <w:t>: Recommendation Form</w:t>
      </w:r>
    </w:p>
    <w:p w14:paraId="7F6E5F47" w14:textId="77777777" w:rsidR="001A694D" w:rsidRPr="001A6D28" w:rsidRDefault="001A694D" w:rsidP="00593FB7">
      <w:pPr>
        <w:jc w:val="center"/>
        <w:rPr>
          <w:rFonts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8"/>
        <w:gridCol w:w="3780"/>
        <w:gridCol w:w="3778"/>
      </w:tblGrid>
      <w:tr w:rsidR="00E2698F" w:rsidRPr="004A030E" w14:paraId="7671F6E3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8D343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候補者名</w:t>
            </w:r>
          </w:p>
          <w:p w14:paraId="4D3D7AB2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Name of </w:t>
            </w:r>
          </w:p>
          <w:p w14:paraId="4A98D1D6" w14:textId="0A8BDBA9" w:rsidR="00E2698F" w:rsidRPr="004A030E" w:rsidRDefault="00884616" w:rsidP="00593FB7">
            <w:pPr>
              <w:jc w:val="center"/>
              <w:rPr>
                <w:rFonts w:hAnsi="Times New Roman"/>
                <w:szCs w:val="21"/>
              </w:rPr>
            </w:pPr>
            <w:r>
              <w:rPr>
                <w:rFonts w:hAnsi="Times New Roman"/>
                <w:szCs w:val="21"/>
              </w:rPr>
              <w:t>C</w:t>
            </w:r>
            <w:r w:rsidR="00E2698F" w:rsidRPr="004A030E">
              <w:rPr>
                <w:rFonts w:hAnsi="Times New Roman" w:hint="eastAsia"/>
                <w:szCs w:val="21"/>
              </w:rPr>
              <w:t>andidate</w:t>
            </w:r>
          </w:p>
        </w:tc>
        <w:tc>
          <w:tcPr>
            <w:tcW w:w="38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6CA0B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201134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95C14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推薦者</w:t>
            </w:r>
          </w:p>
          <w:p w14:paraId="20EE1740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</w:t>
            </w:r>
            <w:r w:rsidRPr="004A030E">
              <w:rPr>
                <w:rFonts w:hAnsi="Times New Roman" w:hint="eastAsia"/>
                <w:szCs w:val="21"/>
              </w:rPr>
              <w:t>機関代表者</w:t>
            </w:r>
            <w:r w:rsidRPr="004A030E">
              <w:rPr>
                <w:rFonts w:hAnsi="Times New Roman" w:hint="eastAsia"/>
                <w:szCs w:val="21"/>
              </w:rPr>
              <w:t>)</w:t>
            </w:r>
          </w:p>
          <w:p w14:paraId="68FEBDA0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Recommender</w:t>
            </w:r>
          </w:p>
          <w:p w14:paraId="0FBD98FE" w14:textId="628407D9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(Representative of the Institution)</w:t>
            </w:r>
          </w:p>
        </w:tc>
        <w:tc>
          <w:tcPr>
            <w:tcW w:w="1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5B8EA" w14:textId="57E823D4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名前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Name</w:t>
            </w:r>
          </w:p>
          <w:p w14:paraId="1393D056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721C3292" w14:textId="59AD7FBF" w:rsidR="00E2698F" w:rsidRPr="004A030E" w:rsidRDefault="00C33F31" w:rsidP="00593FB7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肩書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="00B834F5">
              <w:rPr>
                <w:rFonts w:hAnsi="Times New Roman" w:hint="eastAsia"/>
                <w:szCs w:val="21"/>
              </w:rPr>
              <w:t>Job</w:t>
            </w:r>
            <w:r w:rsidR="00B834F5">
              <w:rPr>
                <w:rFonts w:hAnsi="Times New Roman"/>
                <w:szCs w:val="21"/>
              </w:rPr>
              <w:t xml:space="preserve"> </w:t>
            </w:r>
            <w:r>
              <w:rPr>
                <w:rFonts w:hAnsi="Times New Roman" w:hint="eastAsia"/>
                <w:szCs w:val="21"/>
              </w:rPr>
              <w:t>T</w:t>
            </w:r>
            <w:r w:rsidR="00B834F5">
              <w:rPr>
                <w:rFonts w:hAnsi="Times New Roman"/>
                <w:szCs w:val="21"/>
              </w:rPr>
              <w:t>itle</w:t>
            </w:r>
          </w:p>
          <w:p w14:paraId="3ECCF656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68453D2A" w14:textId="77777777" w:rsidR="00E2698F" w:rsidRDefault="00E2698F" w:rsidP="00BD67AF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</w:t>
            </w:r>
            <w:r w:rsidRPr="004A030E">
              <w:rPr>
                <w:rFonts w:hAnsi="Times New Roman" w:hint="eastAsia"/>
                <w:szCs w:val="21"/>
              </w:rPr>
              <w:t xml:space="preserve"> Institution</w:t>
            </w:r>
          </w:p>
          <w:p w14:paraId="70A3BF0E" w14:textId="7FFB56FE" w:rsidR="00BD67AF" w:rsidRPr="004A030E" w:rsidRDefault="00BD67AF" w:rsidP="00BD67AF">
            <w:pPr>
              <w:rPr>
                <w:rFonts w:hAnsi="Times New Roman"/>
                <w:szCs w:val="21"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5B672" w14:textId="48473063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住所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Address</w:t>
            </w:r>
          </w:p>
          <w:p w14:paraId="1024DA61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5DE0490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Tel.</w:t>
            </w:r>
          </w:p>
          <w:p w14:paraId="4161E885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249A2010" w14:textId="77777777" w:rsidR="00E2698F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FAX</w:t>
            </w:r>
          </w:p>
          <w:p w14:paraId="642218D8" w14:textId="7188B524" w:rsidR="00BD67AF" w:rsidRPr="004A030E" w:rsidRDefault="00BD67AF" w:rsidP="00593FB7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FBBC16" w14:textId="77777777" w:rsidTr="00593FB7">
        <w:trPr>
          <w:trHeight w:val="6884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0BF98" w14:textId="77777777" w:rsidR="00E2698F" w:rsidRPr="004A030E" w:rsidRDefault="00E2698F" w:rsidP="00593FB7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推薦理由（機関の代表者として、どのような方針のもとに候補者を推薦したか説明してください）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As the representative of the institution, please explain on what basis you are recommending the candidate.</w:t>
            </w:r>
          </w:p>
          <w:p w14:paraId="06489B30" w14:textId="77777777" w:rsidR="00E2698F" w:rsidRDefault="00E2698F" w:rsidP="00593FB7">
            <w:pPr>
              <w:rPr>
                <w:rFonts w:hAnsi="Times New Roman"/>
                <w:szCs w:val="21"/>
              </w:rPr>
            </w:pPr>
          </w:p>
          <w:p w14:paraId="2A762E38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12D7F38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01A5A1EA" w14:textId="77777777" w:rsidR="00E2698F" w:rsidRPr="004A030E" w:rsidRDefault="00E2698F" w:rsidP="00593FB7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当研修に参加した場合に、あなたの機関に期待される効果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Please explain the outcome you expect from the candidate's participation in this program to your institution.</w:t>
            </w:r>
          </w:p>
          <w:p w14:paraId="4437E6B2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2F9A0B37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43ACFA92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E1598B7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推薦にあたり、候補者は私が代表を務める機関と雇用関係にあり、研修参加後もこの関係は継続することを確約いたします。</w:t>
            </w:r>
          </w:p>
          <w:p w14:paraId="7D9090F9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On this recommendation, I hereby declare that the candidate is an employee of our institution, and he/she will continue to work at the institution upon his/her return to our country.</w:t>
            </w:r>
          </w:p>
          <w:p w14:paraId="2E16A14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3535441C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日付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>代表者署名</w:t>
            </w:r>
          </w:p>
          <w:p w14:paraId="5782A58F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Date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  <w:t>Signature of the Representative of the Institution</w:t>
            </w:r>
          </w:p>
          <w:p w14:paraId="4A16526A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56482D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</w:p>
        </w:tc>
      </w:tr>
    </w:tbl>
    <w:p w14:paraId="5671A9CF" w14:textId="77777777" w:rsidR="00E2698F" w:rsidRPr="004A030E" w:rsidRDefault="00EA05D7" w:rsidP="00593FB7">
      <w:pPr>
        <w:rPr>
          <w:rFonts w:hAnsi="Times New Roman"/>
          <w:szCs w:val="21"/>
        </w:rPr>
      </w:pPr>
      <w:r>
        <w:rPr>
          <w:rFonts w:hAnsi="Times New Roman" w:hint="eastAsia"/>
          <w:bCs/>
          <w:szCs w:val="21"/>
        </w:rPr>
        <w:t>※</w:t>
      </w:r>
      <w:r w:rsidR="00E2698F" w:rsidRPr="004A030E">
        <w:rPr>
          <w:rFonts w:hAnsi="Times New Roman" w:hint="eastAsia"/>
          <w:bCs/>
          <w:szCs w:val="21"/>
        </w:rPr>
        <w:t>推薦書は、日本語または英語で記入してください。</w:t>
      </w:r>
      <w:r w:rsidR="00E2698F" w:rsidRPr="004A030E">
        <w:rPr>
          <w:rFonts w:hAnsi="Times New Roman" w:hint="eastAsia"/>
          <w:szCs w:val="21"/>
        </w:rPr>
        <w:t>採否審査のため、この推薦書を外部有識者等に提供することがあります。</w:t>
      </w:r>
    </w:p>
    <w:p w14:paraId="0624EBC5" w14:textId="2841148F" w:rsidR="00747AAF" w:rsidRPr="00887A95" w:rsidRDefault="00E2698F" w:rsidP="00887A95">
      <w:pPr>
        <w:numPr>
          <w:ilvl w:val="0"/>
          <w:numId w:val="9"/>
        </w:numPr>
        <w:ind w:left="284" w:hanging="283"/>
        <w:rPr>
          <w:rFonts w:hAnsi="Times New Roman"/>
          <w:szCs w:val="21"/>
        </w:rPr>
      </w:pPr>
      <w:r w:rsidRPr="004A030E">
        <w:rPr>
          <w:rFonts w:hAnsi="Times New Roman" w:hint="eastAsia"/>
          <w:szCs w:val="21"/>
        </w:rPr>
        <w:t>Please fill in this recommendation form in Japanese or English. In some cases, this recommendation form may be provided to outside consultants during t</w:t>
      </w:r>
      <w:r w:rsidRPr="005B657E">
        <w:rPr>
          <w:rFonts w:hAnsi="Times New Roman" w:hint="eastAsia"/>
          <w:szCs w:val="21"/>
        </w:rPr>
        <w:t>he screening p</w:t>
      </w:r>
      <w:r w:rsidR="00884616">
        <w:rPr>
          <w:rFonts w:hAnsi="Times New Roman" w:hint="eastAsia"/>
          <w:szCs w:val="21"/>
        </w:rPr>
        <w:t>r</w:t>
      </w:r>
      <w:r w:rsidR="00884616">
        <w:rPr>
          <w:rFonts w:hAnsi="Times New Roman"/>
          <w:szCs w:val="21"/>
        </w:rPr>
        <w:t>ocess.</w:t>
      </w:r>
    </w:p>
    <w:sectPr w:rsidR="00747AAF" w:rsidRPr="00887A9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8B727" w14:textId="77777777" w:rsidR="004D130B" w:rsidRDefault="004D130B">
      <w:r>
        <w:separator/>
      </w:r>
    </w:p>
  </w:endnote>
  <w:endnote w:type="continuationSeparator" w:id="0">
    <w:p w14:paraId="7E5A6AFB" w14:textId="77777777" w:rsidR="004D130B" w:rsidRDefault="004D1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8E77B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338B5" w:rsidRPr="001338B5">
      <w:rPr>
        <w:noProof/>
        <w:lang w:val="ja-JP"/>
      </w:rPr>
      <w:t>2</w:t>
    </w:r>
    <w:r>
      <w:fldChar w:fldCharType="end"/>
    </w:r>
  </w:p>
  <w:p w14:paraId="674511CE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B50C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F0443" w14:textId="77777777" w:rsidR="004D130B" w:rsidRDefault="004D130B">
      <w:r>
        <w:separator/>
      </w:r>
    </w:p>
  </w:footnote>
  <w:footnote w:type="continuationSeparator" w:id="0">
    <w:p w14:paraId="1983227D" w14:textId="77777777" w:rsidR="004D130B" w:rsidRDefault="004D1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72093" w14:textId="57912461" w:rsidR="005E2991" w:rsidRPr="0004112D" w:rsidRDefault="002D23FC" w:rsidP="005E2991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F9E0911" wp14:editId="46D7958D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0" b="0"/>
          <wp:wrapNone/>
          <wp:docPr id="14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283"/>
    </w:tblGrid>
    <w:tr w:rsidR="005E2991" w:rsidRPr="0004112D" w14:paraId="48825089" w14:textId="77777777" w:rsidTr="002195F8">
      <w:trPr>
        <w:jc w:val="right"/>
      </w:trPr>
      <w:tc>
        <w:tcPr>
          <w:tcW w:w="0" w:type="auto"/>
          <w:shd w:val="clear" w:color="auto" w:fill="auto"/>
          <w:vAlign w:val="center"/>
        </w:tcPr>
        <w:p w14:paraId="7C89AB6C" w14:textId="188C3B04" w:rsidR="005E2991" w:rsidRPr="0004112D" w:rsidRDefault="002195F8" w:rsidP="005E2991">
          <w:pPr>
            <w:pStyle w:val="a3"/>
            <w:tabs>
              <w:tab w:val="clear" w:pos="4252"/>
              <w:tab w:val="clear" w:pos="8504"/>
            </w:tabs>
            <w:spacing w:line="0" w:lineRule="atLeast"/>
          </w:pPr>
          <w:r>
            <w:t>NC-JT 2025</w:t>
          </w:r>
        </w:p>
      </w:tc>
    </w:tr>
  </w:tbl>
  <w:p w14:paraId="4A6BB403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7CC49" w14:textId="0BAF74AB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2D23FC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14534AAE" wp14:editId="3B3F6FC4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44867156">
    <w:abstractNumId w:val="1"/>
  </w:num>
  <w:num w:numId="2" w16cid:durableId="1433433226">
    <w:abstractNumId w:val="0"/>
  </w:num>
  <w:num w:numId="3" w16cid:durableId="1853756612">
    <w:abstractNumId w:val="11"/>
  </w:num>
  <w:num w:numId="4" w16cid:durableId="176316032">
    <w:abstractNumId w:val="6"/>
  </w:num>
  <w:num w:numId="5" w16cid:durableId="1461533651">
    <w:abstractNumId w:val="16"/>
  </w:num>
  <w:num w:numId="6" w16cid:durableId="1776703978">
    <w:abstractNumId w:val="7"/>
  </w:num>
  <w:num w:numId="7" w16cid:durableId="2000841384">
    <w:abstractNumId w:val="2"/>
  </w:num>
  <w:num w:numId="8" w16cid:durableId="1909068214">
    <w:abstractNumId w:val="12"/>
  </w:num>
  <w:num w:numId="9" w16cid:durableId="484513637">
    <w:abstractNumId w:val="3"/>
  </w:num>
  <w:num w:numId="10" w16cid:durableId="1227569668">
    <w:abstractNumId w:val="8"/>
  </w:num>
  <w:num w:numId="11" w16cid:durableId="226065309">
    <w:abstractNumId w:val="4"/>
  </w:num>
  <w:num w:numId="12" w16cid:durableId="210189315">
    <w:abstractNumId w:val="15"/>
  </w:num>
  <w:num w:numId="13" w16cid:durableId="1009721139">
    <w:abstractNumId w:val="14"/>
  </w:num>
  <w:num w:numId="14" w16cid:durableId="1295452712">
    <w:abstractNumId w:val="13"/>
  </w:num>
  <w:num w:numId="15" w16cid:durableId="1256750458">
    <w:abstractNumId w:val="5"/>
  </w:num>
  <w:num w:numId="16" w16cid:durableId="1616256224">
    <w:abstractNumId w:val="10"/>
  </w:num>
  <w:num w:numId="17" w16cid:durableId="558707081">
    <w:abstractNumId w:val="9"/>
  </w:num>
  <w:num w:numId="18" w16cid:durableId="16452041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38B5"/>
    <w:rsid w:val="00134146"/>
    <w:rsid w:val="00143729"/>
    <w:rsid w:val="001438FE"/>
    <w:rsid w:val="001448C8"/>
    <w:rsid w:val="001460B7"/>
    <w:rsid w:val="00150415"/>
    <w:rsid w:val="00151DA1"/>
    <w:rsid w:val="00163E8C"/>
    <w:rsid w:val="001717FB"/>
    <w:rsid w:val="00171EAA"/>
    <w:rsid w:val="00176C2C"/>
    <w:rsid w:val="0018193A"/>
    <w:rsid w:val="00193366"/>
    <w:rsid w:val="001947CA"/>
    <w:rsid w:val="00195DDF"/>
    <w:rsid w:val="001A3095"/>
    <w:rsid w:val="001A6211"/>
    <w:rsid w:val="001A694D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195F8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86736"/>
    <w:rsid w:val="00292869"/>
    <w:rsid w:val="00294C02"/>
    <w:rsid w:val="00294E12"/>
    <w:rsid w:val="00297099"/>
    <w:rsid w:val="00297B08"/>
    <w:rsid w:val="002A708B"/>
    <w:rsid w:val="002B3DE0"/>
    <w:rsid w:val="002B5D41"/>
    <w:rsid w:val="002B5ED8"/>
    <w:rsid w:val="002B68A7"/>
    <w:rsid w:val="002B68E5"/>
    <w:rsid w:val="002B7090"/>
    <w:rsid w:val="002B70C0"/>
    <w:rsid w:val="002B7420"/>
    <w:rsid w:val="002C5AB4"/>
    <w:rsid w:val="002C68C1"/>
    <w:rsid w:val="002D23FC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608A3"/>
    <w:rsid w:val="00363C72"/>
    <w:rsid w:val="00365380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7F00"/>
    <w:rsid w:val="003F7992"/>
    <w:rsid w:val="00411D14"/>
    <w:rsid w:val="00412EE5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D130B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3FB7"/>
    <w:rsid w:val="00595271"/>
    <w:rsid w:val="005A01A2"/>
    <w:rsid w:val="005A1C74"/>
    <w:rsid w:val="005A4480"/>
    <w:rsid w:val="005A789B"/>
    <w:rsid w:val="005B098E"/>
    <w:rsid w:val="005B12FE"/>
    <w:rsid w:val="005B36D3"/>
    <w:rsid w:val="005B5884"/>
    <w:rsid w:val="005C41E5"/>
    <w:rsid w:val="005C756E"/>
    <w:rsid w:val="005D1313"/>
    <w:rsid w:val="005E0468"/>
    <w:rsid w:val="005E2991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1FC8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0975"/>
    <w:rsid w:val="00771B22"/>
    <w:rsid w:val="0077543A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69D1"/>
    <w:rsid w:val="00871305"/>
    <w:rsid w:val="008732FA"/>
    <w:rsid w:val="00873AF3"/>
    <w:rsid w:val="00875A13"/>
    <w:rsid w:val="00881E6E"/>
    <w:rsid w:val="008820FD"/>
    <w:rsid w:val="00884616"/>
    <w:rsid w:val="008865C8"/>
    <w:rsid w:val="00887A95"/>
    <w:rsid w:val="008919BF"/>
    <w:rsid w:val="00892470"/>
    <w:rsid w:val="008A201C"/>
    <w:rsid w:val="008A2BA4"/>
    <w:rsid w:val="008A7819"/>
    <w:rsid w:val="008B775B"/>
    <w:rsid w:val="008B7904"/>
    <w:rsid w:val="008C29AF"/>
    <w:rsid w:val="008C3265"/>
    <w:rsid w:val="008D7C09"/>
    <w:rsid w:val="008E0002"/>
    <w:rsid w:val="008E55B0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5789"/>
    <w:rsid w:val="0096745E"/>
    <w:rsid w:val="00971939"/>
    <w:rsid w:val="00987F1A"/>
    <w:rsid w:val="00997520"/>
    <w:rsid w:val="009A0DF4"/>
    <w:rsid w:val="009A66ED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40189"/>
    <w:rsid w:val="00A50791"/>
    <w:rsid w:val="00A50B02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17CF3"/>
    <w:rsid w:val="00B220BA"/>
    <w:rsid w:val="00B35741"/>
    <w:rsid w:val="00B4202E"/>
    <w:rsid w:val="00B532E3"/>
    <w:rsid w:val="00B624BB"/>
    <w:rsid w:val="00B62E32"/>
    <w:rsid w:val="00B67F90"/>
    <w:rsid w:val="00B712F2"/>
    <w:rsid w:val="00B71E33"/>
    <w:rsid w:val="00B72341"/>
    <w:rsid w:val="00B75E1C"/>
    <w:rsid w:val="00B834F5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B75BB"/>
    <w:rsid w:val="00BD323D"/>
    <w:rsid w:val="00BD4C90"/>
    <w:rsid w:val="00BD67AF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3F31"/>
    <w:rsid w:val="00C3768D"/>
    <w:rsid w:val="00C37BA3"/>
    <w:rsid w:val="00C55879"/>
    <w:rsid w:val="00C5682F"/>
    <w:rsid w:val="00C577B2"/>
    <w:rsid w:val="00C66DB3"/>
    <w:rsid w:val="00C8151B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358B"/>
    <w:rsid w:val="00CB51EA"/>
    <w:rsid w:val="00CB74EC"/>
    <w:rsid w:val="00CC1E84"/>
    <w:rsid w:val="00CD2CA6"/>
    <w:rsid w:val="00CD3F00"/>
    <w:rsid w:val="00CD4AF2"/>
    <w:rsid w:val="00CE34B3"/>
    <w:rsid w:val="00CE4508"/>
    <w:rsid w:val="00CE6247"/>
    <w:rsid w:val="00CE69B3"/>
    <w:rsid w:val="00D002C0"/>
    <w:rsid w:val="00D10A5E"/>
    <w:rsid w:val="00D12A4F"/>
    <w:rsid w:val="00D12E18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1531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06"/>
    <w:rsid w:val="00E07E95"/>
    <w:rsid w:val="00E13B37"/>
    <w:rsid w:val="00E16B0A"/>
    <w:rsid w:val="00E17E16"/>
    <w:rsid w:val="00E2099D"/>
    <w:rsid w:val="00E2554F"/>
    <w:rsid w:val="00E2698F"/>
    <w:rsid w:val="00E271A3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66CCA"/>
    <w:rsid w:val="00E80B19"/>
    <w:rsid w:val="00E87E93"/>
    <w:rsid w:val="00E92B9D"/>
    <w:rsid w:val="00EA05D7"/>
    <w:rsid w:val="00EA09E1"/>
    <w:rsid w:val="00EA4CE0"/>
    <w:rsid w:val="00EA725E"/>
    <w:rsid w:val="00EB04E9"/>
    <w:rsid w:val="00EC66B3"/>
    <w:rsid w:val="00ED1F6E"/>
    <w:rsid w:val="00ED633B"/>
    <w:rsid w:val="00EF267E"/>
    <w:rsid w:val="00EF2C83"/>
    <w:rsid w:val="00F05246"/>
    <w:rsid w:val="00F0591F"/>
    <w:rsid w:val="00F10B2E"/>
    <w:rsid w:val="00F11755"/>
    <w:rsid w:val="00F15D2D"/>
    <w:rsid w:val="00F225E1"/>
    <w:rsid w:val="00F22CBA"/>
    <w:rsid w:val="00F2749D"/>
    <w:rsid w:val="00F326FA"/>
    <w:rsid w:val="00F3794B"/>
    <w:rsid w:val="00F37997"/>
    <w:rsid w:val="00F41C20"/>
    <w:rsid w:val="00F5153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A8BC62E"/>
  <w14:defaultImageDpi w14:val="300"/>
  <w15:chartTrackingRefBased/>
  <w15:docId w15:val="{44EB02A5-78FA-4464-9B7F-D0AC038E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789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298F25-EB26-43E6-820F-9DCFCEB92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64EF0A-DC30-4164-8034-0EB7F48ADF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0B326D-0DB9-48F0-87E8-05F39ABF7604}"/>
</file>

<file path=customXml/itemProps4.xml><?xml version="1.0" encoding="utf-8"?>
<ds:datastoreItem xmlns:ds="http://schemas.openxmlformats.org/officeDocument/2006/customXml" ds:itemID="{8B444178-C487-467A-807A-58190633BDD9}">
  <ds:schemaRefs>
    <ds:schemaRef ds:uri="http://schemas.microsoft.com/office/2006/documentManagement/types"/>
    <ds:schemaRef ds:uri="dd831380-f772-4d0a-86be-ca519d40c5a8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0819607e-597c-465d-b510-6c192941b24b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757</Characters>
  <Application>Microsoft Office Word</Application>
  <DocSecurity>0</DocSecurity>
  <Lines>6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9</cp:revision>
  <cp:lastPrinted>2022-08-02T05:37:00Z</cp:lastPrinted>
  <dcterms:created xsi:type="dcterms:W3CDTF">2022-09-13T06:36:00Z</dcterms:created>
  <dcterms:modified xsi:type="dcterms:W3CDTF">2024-08-01T08:13:00Z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0x010100AA235B19431A1C4695970D3C127C0522</vt:lpwstr>
  </property>
  <property fmtid="{D5CDD505-2E9C-101B-9397-08002B2CF9AE}" pid="3" name="MediaServiceImageTags">
    <vt:lpwstr/>
  </property>
</Properties>
</file>